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DE" w:rsidRPr="00A16BC8" w:rsidRDefault="002F6A6D" w:rsidP="009D6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BC8">
        <w:rPr>
          <w:rFonts w:ascii="Times New Roman" w:hAnsi="Times New Roman" w:cs="Times New Roman"/>
          <w:b/>
          <w:sz w:val="24"/>
          <w:szCs w:val="24"/>
        </w:rPr>
        <w:t>Договор №___________</w:t>
      </w:r>
    </w:p>
    <w:p w:rsidR="00A057DE" w:rsidRPr="00A16BC8" w:rsidRDefault="002F6A6D" w:rsidP="009D6C3A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о выполнении работ по </w:t>
      </w:r>
      <w:r w:rsidR="009D6C3A" w:rsidRPr="00A16BC8">
        <w:rPr>
          <w:rFonts w:ascii="Times New Roman" w:hAnsi="Times New Roman" w:cs="Times New Roman"/>
          <w:sz w:val="24"/>
          <w:szCs w:val="24"/>
          <w:lang w:val="ru-RU"/>
        </w:rPr>
        <w:t>доработке</w:t>
      </w:r>
      <w:r w:rsidRPr="00A16BC8">
        <w:rPr>
          <w:rFonts w:ascii="Times New Roman" w:hAnsi="Times New Roman" w:cs="Times New Roman"/>
          <w:sz w:val="24"/>
          <w:szCs w:val="24"/>
        </w:rPr>
        <w:t xml:space="preserve"> Интернет-сайта и иных информационных продуктов</w:t>
      </w:r>
    </w:p>
    <w:p w:rsidR="00A057DE" w:rsidRPr="00A16BC8" w:rsidRDefault="00A057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5167"/>
        <w:gridCol w:w="5168"/>
      </w:tblGrid>
      <w:tr w:rsidR="00A057DE" w:rsidRPr="00A16BC8">
        <w:trPr>
          <w:trHeight w:val="380"/>
        </w:trPr>
        <w:tc>
          <w:tcPr>
            <w:tcW w:w="51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2F6A6D" w:rsidP="00A16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A16BC8" w:rsidRPr="00A16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</w:t>
            </w:r>
          </w:p>
        </w:tc>
        <w:tc>
          <w:tcPr>
            <w:tcW w:w="51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2F6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«__»  ________ 2023 г.</w:t>
            </w:r>
          </w:p>
        </w:tc>
      </w:tr>
    </w:tbl>
    <w:p w:rsidR="00A057DE" w:rsidRPr="00A16BC8" w:rsidRDefault="00A16BC8" w:rsidP="009D6C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«Самарские коммунальные системы», именуемое в</w:t>
      </w:r>
      <w:r w:rsidR="00A16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16BC8">
        <w:rPr>
          <w:rFonts w:ascii="Times New Roman" w:hAnsi="Times New Roman" w:cs="Times New Roman"/>
          <w:sz w:val="24"/>
          <w:szCs w:val="24"/>
        </w:rPr>
        <w:t>дальнейшем Заказчик, в лице главного управляющего директора Бирюкова Владимира Вячеславовича, действующего на основании доверенности № 2</w:t>
      </w:r>
      <w:r w:rsidR="009D6C3A" w:rsidRPr="00A16BC8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A16BC8">
        <w:rPr>
          <w:rFonts w:ascii="Times New Roman" w:hAnsi="Times New Roman" w:cs="Times New Roman"/>
          <w:sz w:val="24"/>
          <w:szCs w:val="24"/>
        </w:rPr>
        <w:t xml:space="preserve"> от </w:t>
      </w:r>
      <w:r w:rsidR="009D6C3A" w:rsidRPr="00A16BC8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A16BC8">
        <w:rPr>
          <w:rFonts w:ascii="Times New Roman" w:hAnsi="Times New Roman" w:cs="Times New Roman"/>
          <w:sz w:val="24"/>
          <w:szCs w:val="24"/>
        </w:rPr>
        <w:t>.02.20</w:t>
      </w:r>
      <w:r w:rsidR="009D6C3A" w:rsidRPr="00A16BC8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A16BC8">
        <w:rPr>
          <w:rFonts w:ascii="Times New Roman" w:hAnsi="Times New Roman" w:cs="Times New Roman"/>
          <w:sz w:val="24"/>
          <w:szCs w:val="24"/>
        </w:rPr>
        <w:t xml:space="preserve"> г., и </w:t>
      </w:r>
      <w:r w:rsidR="009D6C3A" w:rsidRPr="00A16BC8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</w:t>
      </w:r>
      <w:r w:rsidRPr="00A16BC8">
        <w:rPr>
          <w:rFonts w:ascii="Times New Roman" w:hAnsi="Times New Roman" w:cs="Times New Roman"/>
          <w:sz w:val="24"/>
          <w:szCs w:val="24"/>
        </w:rPr>
        <w:t xml:space="preserve">, именуемое в дальнейшем Исполнитель, в лице </w:t>
      </w:r>
      <w:r w:rsidR="00C168C0" w:rsidRPr="00A16BC8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</w:t>
      </w:r>
      <w:r w:rsidRPr="00A16BC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C168C0" w:rsidRPr="00A16BC8">
        <w:rPr>
          <w:rFonts w:ascii="Times New Roman" w:hAnsi="Times New Roman" w:cs="Times New Roman"/>
          <w:sz w:val="24"/>
          <w:szCs w:val="24"/>
          <w:lang w:val="ru-RU"/>
        </w:rPr>
        <w:t>____________________________________</w:t>
      </w:r>
      <w:r w:rsidRPr="00A16BC8">
        <w:rPr>
          <w:rFonts w:ascii="Times New Roman" w:hAnsi="Times New Roman" w:cs="Times New Roman"/>
          <w:sz w:val="24"/>
          <w:szCs w:val="24"/>
        </w:rPr>
        <w:t>, вместе именуемые Стороны, заключили настоящий Договор о нижеследующем: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before="0"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wwrd5ei8u4be" w:colFirst="0" w:colLast="0"/>
      <w:bookmarkEnd w:id="0"/>
      <w:r w:rsidRPr="00A16BC8">
        <w:rPr>
          <w:rFonts w:ascii="Times New Roman" w:eastAsia="Arial" w:hAnsi="Times New Roman" w:cs="Times New Roman"/>
          <w:sz w:val="24"/>
          <w:szCs w:val="24"/>
        </w:rPr>
        <w:t>1. Предмет договора</w:t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1.1. Заказчик поручает Исполнителю выполнить работы по </w:t>
      </w:r>
      <w:r w:rsidR="009F4B6A" w:rsidRPr="00A16BC8">
        <w:rPr>
          <w:rFonts w:ascii="Times New Roman" w:hAnsi="Times New Roman" w:cs="Times New Roman"/>
          <w:sz w:val="24"/>
          <w:szCs w:val="24"/>
          <w:lang w:val="ru-RU"/>
        </w:rPr>
        <w:t>доработке</w:t>
      </w:r>
      <w:r w:rsidRPr="00A16BC8">
        <w:rPr>
          <w:rFonts w:ascii="Times New Roman" w:hAnsi="Times New Roman" w:cs="Times New Roman"/>
          <w:sz w:val="24"/>
          <w:szCs w:val="24"/>
        </w:rPr>
        <w:t xml:space="preserve"> Сайта Заказчика samcomsys.ru и его 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поддоменов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 (далее — Сайта) в сети Интернет.</w:t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1.2. Заказчик оплачивает работы Исполнителя в порядке, установленном разделом 3 настоящего Договора.</w:t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1.3. Исполнитель выполняет работы по поручению Заказчика качественно и в срок, согласованный Сторонами и указанный в Бланк-Заказе, который после подписания его Сторонами становится неотъемлемой частью настоящего договора (Приложение № 1).</w:t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1.4. Все работы ведутся Исполнителем на основании Бланк-Заказа.</w:t>
      </w:r>
    </w:p>
    <w:p w:rsidR="00A057DE" w:rsidRPr="00A16BC8" w:rsidRDefault="002F6A6D" w:rsidP="00A16B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1.5. Сроки и условия выполнения работ указываются в Бланк-Заказе.</w:t>
      </w: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" w:name="_djti2do8dvty" w:colFirst="0" w:colLast="0"/>
      <w:bookmarkEnd w:id="1"/>
      <w:r w:rsidRPr="00A16BC8">
        <w:rPr>
          <w:rFonts w:ascii="Times New Roman" w:eastAsia="Arial" w:hAnsi="Times New Roman" w:cs="Times New Roman"/>
          <w:sz w:val="24"/>
          <w:szCs w:val="24"/>
        </w:rPr>
        <w:br/>
        <w:t>2. Условия договора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2.1. Заказчик направляет Исполнителю заявку посредством электронной почты на адрес, указанный в п. 10 настоящего Договора. Исполнитель на основе заявки Заказчика готовит Бланк-заказ, подписывает его и направляет Заказчику для подписания. 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2.2. Исполнитель в случае необходимости приобретения каких-либо дополнительных материалов, необходимых для выполнения работ, обязуется уведомлять о каждом таком случае Заказчика путем направления запроса Заказчику.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2.3. Заказчик рассматривает запрос Исполнителя о приобретении дополнительных материалов и в случае необходимости оплачивает такие расходы Исполнителя. Если Заказчик отказывается от оплаты указанных дополнительных материалов, претензии по качеству работ, выполненных без использования соответствующих дополнительных материалов не принимаются.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2" w:name="_z8z8gt6xz82f" w:colFirst="0" w:colLast="0"/>
      <w:bookmarkEnd w:id="2"/>
      <w:r w:rsidRPr="00A16BC8">
        <w:rPr>
          <w:rFonts w:ascii="Times New Roman" w:eastAsia="Arial" w:hAnsi="Times New Roman" w:cs="Times New Roman"/>
          <w:sz w:val="24"/>
          <w:szCs w:val="24"/>
        </w:rPr>
        <w:t>3. Условия оплаты</w:t>
      </w:r>
    </w:p>
    <w:p w:rsidR="00A057DE" w:rsidRPr="00ED56D3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3.1</w:t>
      </w:r>
      <w:r w:rsidRPr="00ED56D3">
        <w:rPr>
          <w:rFonts w:ascii="Times New Roman" w:hAnsi="Times New Roman" w:cs="Times New Roman"/>
          <w:sz w:val="24"/>
          <w:szCs w:val="24"/>
        </w:rPr>
        <w:t xml:space="preserve">. Заказчик оплачивает часы работы Исполнителя из расчета 1500 (одна тысяча пятьсот) рублей </w:t>
      </w:r>
      <w:r w:rsidR="0026589F" w:rsidRPr="00ED56D3">
        <w:rPr>
          <w:rFonts w:ascii="Times New Roman" w:hAnsi="Times New Roman" w:cs="Times New Roman"/>
          <w:sz w:val="24"/>
          <w:szCs w:val="24"/>
          <w:lang w:val="ru-RU"/>
        </w:rPr>
        <w:t xml:space="preserve">(без НДС) </w:t>
      </w:r>
      <w:r w:rsidRPr="00ED56D3">
        <w:rPr>
          <w:rFonts w:ascii="Times New Roman" w:hAnsi="Times New Roman" w:cs="Times New Roman"/>
          <w:sz w:val="24"/>
          <w:szCs w:val="24"/>
        </w:rPr>
        <w:t>за 1 (один) час.</w:t>
      </w:r>
    </w:p>
    <w:p w:rsidR="00A057DE" w:rsidRPr="00ED56D3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D56D3">
        <w:rPr>
          <w:rFonts w:ascii="Times New Roman" w:hAnsi="Times New Roman" w:cs="Times New Roman"/>
          <w:sz w:val="24"/>
          <w:szCs w:val="24"/>
        </w:rPr>
        <w:t xml:space="preserve">3.2. Общая стоимость работ, график оплаты и количество часов на выполнение работ по каждому заказу, указывается в Бланк-Заказе.  </w:t>
      </w:r>
    </w:p>
    <w:p w:rsidR="00A057DE" w:rsidRPr="00ED56D3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D56D3">
        <w:rPr>
          <w:rFonts w:ascii="Times New Roman" w:hAnsi="Times New Roman" w:cs="Times New Roman"/>
          <w:sz w:val="24"/>
          <w:szCs w:val="24"/>
        </w:rPr>
        <w:t xml:space="preserve">3.3. Остальные работы, выходящие за рамки данного Бланк-заказа, выполняются по дополнительным бланк-заказам на каждую работу из расчета 1500 </w:t>
      </w:r>
      <w:r w:rsidR="0026589F" w:rsidRPr="00ED56D3">
        <w:rPr>
          <w:rFonts w:ascii="Times New Roman" w:hAnsi="Times New Roman" w:cs="Times New Roman"/>
          <w:sz w:val="24"/>
          <w:szCs w:val="24"/>
        </w:rPr>
        <w:t xml:space="preserve">рублей в час без </w:t>
      </w:r>
      <w:r w:rsidRPr="00ED56D3">
        <w:rPr>
          <w:rFonts w:ascii="Times New Roman" w:hAnsi="Times New Roman" w:cs="Times New Roman"/>
          <w:sz w:val="24"/>
          <w:szCs w:val="24"/>
        </w:rPr>
        <w:t>НДС.</w:t>
      </w:r>
    </w:p>
    <w:p w:rsidR="00A057DE" w:rsidRPr="00ED56D3" w:rsidRDefault="002F6A6D" w:rsidP="009F4B6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D56D3">
        <w:rPr>
          <w:rFonts w:ascii="Times New Roman" w:hAnsi="Times New Roman" w:cs="Times New Roman"/>
          <w:sz w:val="24"/>
          <w:szCs w:val="24"/>
        </w:rPr>
        <w:t>3.4. Расчет производится в российских рублях.</w:t>
      </w:r>
    </w:p>
    <w:p w:rsidR="009F4B6A" w:rsidRPr="00A16BC8" w:rsidRDefault="009F4B6A" w:rsidP="009F4B6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D56D3">
        <w:rPr>
          <w:rFonts w:ascii="Times New Roman" w:hAnsi="Times New Roman" w:cs="Times New Roman"/>
          <w:sz w:val="24"/>
          <w:szCs w:val="24"/>
        </w:rPr>
        <w:t xml:space="preserve">3.5. Общая стоимость услуг по договору </w:t>
      </w:r>
      <w:r w:rsidR="0026589F" w:rsidRPr="00ED56D3">
        <w:rPr>
          <w:rFonts w:ascii="Times New Roman" w:hAnsi="Times New Roman" w:cs="Times New Roman"/>
          <w:sz w:val="24"/>
          <w:szCs w:val="24"/>
          <w:lang w:val="ru-RU"/>
        </w:rPr>
        <w:t>ориентировочно составляет _____________________</w:t>
      </w:r>
      <w:r w:rsidRPr="00ED56D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057DE" w:rsidRPr="00A16BC8" w:rsidRDefault="00A057DE" w:rsidP="009F4B6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3" w:name="_vijikbp9psa1" w:colFirst="0" w:colLast="0"/>
      <w:bookmarkEnd w:id="3"/>
      <w:r w:rsidRPr="00A16BC8">
        <w:rPr>
          <w:rFonts w:ascii="Times New Roman" w:eastAsia="Arial" w:hAnsi="Times New Roman" w:cs="Times New Roman"/>
          <w:sz w:val="24"/>
          <w:szCs w:val="24"/>
        </w:rPr>
        <w:t>4. Порядок сдачи и приемки работ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4.1. Исполнитель по окончании выполнения работ передает результат работ Заказчику. Исполнитель ежемесячно направляет Заказчику Акт сдачи-приемки выполненных работ по всем Бланк-заказам за календарный месяц.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4.2. Заказчик, в течение 5 (пя</w:t>
      </w:r>
      <w:bookmarkStart w:id="4" w:name="_GoBack"/>
      <w:bookmarkEnd w:id="4"/>
      <w:r w:rsidRPr="00A16BC8">
        <w:rPr>
          <w:rFonts w:ascii="Times New Roman" w:hAnsi="Times New Roman" w:cs="Times New Roman"/>
          <w:sz w:val="24"/>
          <w:szCs w:val="24"/>
        </w:rPr>
        <w:t>ти) рабочих дней после получения Акта сдачи-приемки выполненных работ подписывает его либо предоставляет мотивированный отказ с указанием недоработок и условиями их устранения.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4.3. При 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непредоставлении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 подписанного Акта сдачи-приемки работ или мотивированного отказа по истечении 5 (пяти) рабочих дней с момента получения Заказчиком Акта сдачи-приемки работ Исполнитель считает работы принятыми, а Акт сдачи-приемки работ подписанным.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4.4. При предоставлении мотивированного отказа в приемке работ Заказчиком Исполнитель в согласованные с Заказчиком сроки производит устранение недоработок и представляет для утверждения Заказчику результат работ в порядке, предусмотренном пунктом 4.1.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834A82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5" w:name="_ig7wjvmm8v71" w:colFirst="0" w:colLast="0"/>
      <w:bookmarkEnd w:id="5"/>
      <w:r w:rsidRPr="00A16BC8">
        <w:rPr>
          <w:rFonts w:ascii="Times New Roman" w:eastAsia="Arial" w:hAnsi="Times New Roman" w:cs="Times New Roman"/>
          <w:sz w:val="24"/>
          <w:szCs w:val="24"/>
        </w:rPr>
        <w:t>5. Гарантии и ответственность</w:t>
      </w:r>
    </w:p>
    <w:p w:rsidR="00A057DE" w:rsidRPr="00A16BC8" w:rsidRDefault="002F6A6D" w:rsidP="00834A82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5.1. Исполнитель не несет никакой ответственности за содержание информации, предоставляемой Заказчиком.</w:t>
      </w:r>
    </w:p>
    <w:p w:rsidR="00A057DE" w:rsidRPr="00A16BC8" w:rsidRDefault="002F6A6D" w:rsidP="00834A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5.2.</w:t>
      </w:r>
      <w:r w:rsidRPr="00A16BC8">
        <w:rPr>
          <w:rFonts w:ascii="Times New Roman" w:hAnsi="Times New Roman" w:cs="Times New Roman"/>
          <w:sz w:val="24"/>
          <w:szCs w:val="24"/>
        </w:rPr>
        <w:tab/>
        <w:t>Исполнитель не несет ответственности за доступ к оборудованию, на котором располагается Сайт, за исключением случаев, когда отдельным договором предусмотрена ответственность Исполнителя за функционирование такого оборудования. Исполнитель обязуется сохранять конфиденциальность сведений (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ftp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ssh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mySQL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- доступы, доступы к административной панели </w:t>
      </w:r>
      <w:r w:rsidRPr="00A16BC8">
        <w:rPr>
          <w:rFonts w:ascii="Times New Roman" w:hAnsi="Times New Roman" w:cs="Times New Roman"/>
          <w:sz w:val="24"/>
          <w:szCs w:val="24"/>
        </w:rPr>
        <w:lastRenderedPageBreak/>
        <w:t>Сайта), с помощью которых осуществляется доступ к серверу, на котором располагается Сайт.</w:t>
      </w:r>
    </w:p>
    <w:p w:rsidR="00A057DE" w:rsidRPr="00A16BC8" w:rsidRDefault="00A057DE" w:rsidP="00834A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F65351" w:rsidRDefault="002F6A6D" w:rsidP="00834A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5.3. На все выполненные работы Исполнитель предоставляет Заказчику гарантию 6 (шесть) месяцев</w:t>
      </w:r>
      <w:r w:rsidR="00F65351">
        <w:rPr>
          <w:rFonts w:ascii="Times New Roman" w:hAnsi="Times New Roman" w:cs="Times New Roman"/>
          <w:sz w:val="24"/>
          <w:szCs w:val="24"/>
          <w:lang w:val="ru-RU"/>
        </w:rPr>
        <w:t xml:space="preserve"> с даты подписания сторонами акта</w:t>
      </w:r>
      <w:r w:rsidR="00F65351" w:rsidRPr="00F65351">
        <w:rPr>
          <w:rFonts w:ascii="Times New Roman" w:hAnsi="Times New Roman" w:cs="Times New Roman"/>
          <w:sz w:val="24"/>
          <w:szCs w:val="24"/>
        </w:rPr>
        <w:t xml:space="preserve"> </w:t>
      </w:r>
      <w:r w:rsidR="00F65351" w:rsidRPr="00A16BC8">
        <w:rPr>
          <w:rFonts w:ascii="Times New Roman" w:hAnsi="Times New Roman" w:cs="Times New Roman"/>
          <w:sz w:val="24"/>
          <w:szCs w:val="24"/>
        </w:rPr>
        <w:t>сдачи-приемки работ</w:t>
      </w:r>
      <w:r w:rsidRPr="00A16BC8">
        <w:rPr>
          <w:rFonts w:ascii="Times New Roman" w:hAnsi="Times New Roman" w:cs="Times New Roman"/>
          <w:sz w:val="24"/>
          <w:szCs w:val="24"/>
        </w:rPr>
        <w:t>.</w:t>
      </w:r>
    </w:p>
    <w:p w:rsidR="00F65351" w:rsidRPr="00F65351" w:rsidRDefault="002F6A6D" w:rsidP="00F653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br/>
      </w:r>
      <w:r w:rsidR="00F65351" w:rsidRPr="00F65351">
        <w:rPr>
          <w:rFonts w:ascii="Times New Roman" w:hAnsi="Times New Roman" w:cs="Times New Roman"/>
          <w:sz w:val="24"/>
          <w:szCs w:val="24"/>
          <w:lang w:val="ru-RU"/>
        </w:rPr>
        <w:t>5.4</w:t>
      </w:r>
      <w:r w:rsidR="00F65351" w:rsidRPr="00F65351">
        <w:rPr>
          <w:rFonts w:ascii="Times New Roman" w:hAnsi="Times New Roman" w:cs="Times New Roman"/>
          <w:sz w:val="24"/>
          <w:szCs w:val="24"/>
        </w:rPr>
        <w:t>. Исполнитель гарантирует, что: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Общество зарегистрировано в ЕГРЮЛ надлежащим образом;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вед</w:t>
      </w:r>
      <w:r w:rsidR="00834A82">
        <w:rPr>
          <w:rFonts w:ascii="Times New Roman" w:hAnsi="Times New Roman"/>
          <w:sz w:val="24"/>
          <w:szCs w:val="24"/>
          <w:lang w:val="ru-RU"/>
        </w:rPr>
        <w:t>ё</w:t>
      </w:r>
      <w:r w:rsidRPr="00F65351">
        <w:rPr>
          <w:rFonts w:ascii="Times New Roman" w:hAnsi="Times New Roman"/>
          <w:sz w:val="24"/>
          <w:szCs w:val="24"/>
        </w:rPr>
        <w:t>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 xml:space="preserve"> - своевременно и в полном объеме уплачивает налоги, сборы и страховые взносы;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 xml:space="preserve">- отражает в налоговой отчётности по НДС </w:t>
      </w:r>
      <w:ins w:id="6" w:author="Лычкина Елена" w:date="2022-05-20T10:52:00Z">
        <w:r w:rsidRPr="00F65351">
          <w:rPr>
            <w:rFonts w:ascii="Times New Roman" w:hAnsi="Times New Roman"/>
            <w:sz w:val="24"/>
            <w:szCs w:val="24"/>
          </w:rPr>
          <w:t xml:space="preserve">(если </w:t>
        </w:r>
        <w:proofErr w:type="gramStart"/>
        <w:r w:rsidRPr="00F65351">
          <w:rPr>
            <w:rFonts w:ascii="Times New Roman" w:hAnsi="Times New Roman"/>
            <w:sz w:val="24"/>
            <w:szCs w:val="24"/>
          </w:rPr>
          <w:t xml:space="preserve">применимо) </w:t>
        </w:r>
      </w:ins>
      <w:r w:rsidRPr="00F65351">
        <w:rPr>
          <w:rFonts w:ascii="Times New Roman" w:hAnsi="Times New Roman"/>
          <w:sz w:val="24"/>
          <w:szCs w:val="24"/>
        </w:rPr>
        <w:t xml:space="preserve"> все</w:t>
      </w:r>
      <w:proofErr w:type="gramEnd"/>
      <w:r w:rsidRPr="00F65351">
        <w:rPr>
          <w:rFonts w:ascii="Times New Roman" w:hAnsi="Times New Roman"/>
          <w:sz w:val="24"/>
          <w:szCs w:val="24"/>
        </w:rPr>
        <w:t xml:space="preserve"> суммы НДС</w:t>
      </w:r>
      <w:ins w:id="7" w:author="Лычкина Елена" w:date="2022-05-20T10:52:00Z">
        <w:r w:rsidRPr="00F65351">
          <w:rPr>
            <w:rFonts w:ascii="Times New Roman" w:hAnsi="Times New Roman"/>
            <w:sz w:val="24"/>
            <w:szCs w:val="24"/>
          </w:rPr>
          <w:t xml:space="preserve"> (если применимо)</w:t>
        </w:r>
      </w:ins>
      <w:r w:rsidRPr="00F65351">
        <w:rPr>
          <w:rFonts w:ascii="Times New Roman" w:hAnsi="Times New Roman"/>
          <w:sz w:val="24"/>
          <w:szCs w:val="24"/>
        </w:rPr>
        <w:t>, предъявленные Заказчику;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лица, подписывающие от его имени первичные документы и счета-фактуры</w:t>
      </w:r>
      <w:ins w:id="8" w:author="Лычкина Елена" w:date="2022-05-20T10:53:00Z">
        <w:r w:rsidRPr="00F65351">
          <w:rPr>
            <w:rFonts w:ascii="Times New Roman" w:hAnsi="Times New Roman"/>
            <w:sz w:val="24"/>
            <w:szCs w:val="24"/>
          </w:rPr>
          <w:t xml:space="preserve"> (если применимо)</w:t>
        </w:r>
      </w:ins>
      <w:r w:rsidRPr="00F65351">
        <w:rPr>
          <w:rFonts w:ascii="Times New Roman" w:hAnsi="Times New Roman"/>
          <w:sz w:val="24"/>
          <w:szCs w:val="24"/>
        </w:rPr>
        <w:t>, имеют на это все необходимые полномочия и достоверности;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 xml:space="preserve">- в случае привлечения соисполнителей в целях исполнения настоящего договора принимает все меры должной осмотрительности, чтобы соисполнители </w:t>
      </w:r>
      <w:r>
        <w:rPr>
          <w:rFonts w:ascii="Times New Roman" w:hAnsi="Times New Roman"/>
          <w:sz w:val="24"/>
          <w:szCs w:val="24"/>
          <w:lang w:val="ru-RU"/>
        </w:rPr>
        <w:t xml:space="preserve">соответствовали </w:t>
      </w:r>
      <w:r w:rsidRPr="00F65351">
        <w:rPr>
          <w:rFonts w:ascii="Times New Roman" w:hAnsi="Times New Roman"/>
          <w:sz w:val="24"/>
          <w:szCs w:val="24"/>
        </w:rPr>
        <w:t xml:space="preserve">указанным выше требованиям. 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5.5.</w:t>
      </w:r>
      <w:r w:rsidRPr="00F65351">
        <w:rPr>
          <w:rFonts w:ascii="Times New Roman" w:hAnsi="Times New Roman"/>
          <w:sz w:val="24"/>
          <w:szCs w:val="24"/>
        </w:rPr>
        <w:t xml:space="preserve"> Если Исполнитель нарушит гарантии (любую одну, несколько или все вместе), указанные в пункте </w:t>
      </w:r>
      <w:r>
        <w:rPr>
          <w:rFonts w:ascii="Times New Roman" w:hAnsi="Times New Roman"/>
          <w:sz w:val="24"/>
          <w:szCs w:val="24"/>
          <w:lang w:val="ru-RU"/>
        </w:rPr>
        <w:t>5.4</w:t>
      </w:r>
      <w:r w:rsidRPr="00F65351">
        <w:rPr>
          <w:rFonts w:ascii="Times New Roman" w:hAnsi="Times New Roman"/>
          <w:sz w:val="24"/>
          <w:szCs w:val="24"/>
        </w:rPr>
        <w:t>.  настоящего договора, и это повлечет: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</w:t>
      </w:r>
      <w:ins w:id="9" w:author="Лычкина Елена" w:date="2022-05-20T10:53:00Z">
        <w:r w:rsidRPr="00F65351">
          <w:rPr>
            <w:rFonts w:ascii="Times New Roman" w:hAnsi="Times New Roman"/>
            <w:sz w:val="24"/>
            <w:szCs w:val="24"/>
          </w:rPr>
          <w:t xml:space="preserve"> (если применимо)</w:t>
        </w:r>
      </w:ins>
      <w:r w:rsidRPr="00F65351">
        <w:rPr>
          <w:rFonts w:ascii="Times New Roman" w:hAnsi="Times New Roman"/>
          <w:sz w:val="24"/>
          <w:szCs w:val="24"/>
        </w:rPr>
        <w:t xml:space="preserve"> в состав налоговых вычетов по работам (услугам), выполненным по настоящему договору Исполнителем;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5351">
        <w:rPr>
          <w:rFonts w:ascii="Times New Roman" w:hAnsi="Times New Roman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</w:t>
      </w:r>
      <w:ins w:id="10" w:author="Лычкина Елена" w:date="2022-05-20T10:54:00Z">
        <w:r w:rsidRPr="00F65351">
          <w:rPr>
            <w:rFonts w:ascii="Times New Roman" w:hAnsi="Times New Roman"/>
            <w:sz w:val="24"/>
            <w:szCs w:val="24"/>
          </w:rPr>
          <w:t xml:space="preserve"> (если применимо)</w:t>
        </w:r>
      </w:ins>
      <w:r w:rsidRPr="00F65351">
        <w:rPr>
          <w:rFonts w:ascii="Times New Roman" w:hAnsi="Times New Roman"/>
          <w:sz w:val="24"/>
          <w:szCs w:val="24"/>
        </w:rPr>
        <w:t xml:space="preserve"> в состав налоговых вычетов по работам (услугам), выполненным по настоящему </w:t>
      </w:r>
      <w:r w:rsidRPr="00F65351">
        <w:rPr>
          <w:rFonts w:ascii="Times New Roman" w:hAnsi="Times New Roman"/>
          <w:sz w:val="24"/>
          <w:szCs w:val="24"/>
        </w:rPr>
        <w:lastRenderedPageBreak/>
        <w:t>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5.6</w:t>
      </w:r>
      <w:r w:rsidRPr="00F65351">
        <w:rPr>
          <w:rFonts w:ascii="Times New Roman" w:hAnsi="Times New Roman"/>
          <w:sz w:val="24"/>
          <w:szCs w:val="24"/>
        </w:rPr>
        <w:t xml:space="preserve">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</w:t>
      </w:r>
      <w:r>
        <w:rPr>
          <w:rFonts w:ascii="Times New Roman" w:hAnsi="Times New Roman"/>
          <w:sz w:val="24"/>
          <w:szCs w:val="24"/>
          <w:lang w:val="ru-RU"/>
        </w:rPr>
        <w:t>5.5</w:t>
      </w:r>
      <w:r w:rsidRPr="00F65351">
        <w:rPr>
          <w:rFonts w:ascii="Times New Roman" w:hAnsi="Times New Roman"/>
          <w:sz w:val="24"/>
          <w:szCs w:val="24"/>
        </w:rPr>
        <w:t>. настоящего договора, в полном объеме независимо от уплаты Заказчику неустойки.</w:t>
      </w:r>
    </w:p>
    <w:p w:rsidR="00F65351" w:rsidRPr="00F65351" w:rsidRDefault="00F65351" w:rsidP="00F6535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5.7</w:t>
      </w:r>
      <w:r w:rsidRPr="00F65351">
        <w:rPr>
          <w:rFonts w:ascii="Times New Roman" w:hAnsi="Times New Roman"/>
          <w:sz w:val="24"/>
          <w:szCs w:val="24"/>
        </w:rPr>
        <w:t>. Указанные в п.</w:t>
      </w:r>
      <w:r>
        <w:rPr>
          <w:rFonts w:ascii="Times New Roman" w:hAnsi="Times New Roman"/>
          <w:sz w:val="24"/>
          <w:szCs w:val="24"/>
          <w:lang w:val="ru-RU"/>
        </w:rPr>
        <w:t>5.5</w:t>
      </w:r>
      <w:r w:rsidRPr="00F65351">
        <w:rPr>
          <w:rFonts w:ascii="Times New Roman" w:hAnsi="Times New Roman"/>
          <w:sz w:val="24"/>
          <w:szCs w:val="24"/>
        </w:rPr>
        <w:t xml:space="preserve">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F65351">
        <w:rPr>
          <w:rFonts w:ascii="Times New Roman" w:hAnsi="Times New Roman"/>
          <w:sz w:val="24"/>
          <w:szCs w:val="24"/>
        </w:rPr>
        <w:t>неоспаривания</w:t>
      </w:r>
      <w:proofErr w:type="spellEnd"/>
      <w:r w:rsidRPr="00F65351">
        <w:rPr>
          <w:rFonts w:ascii="Times New Roman" w:hAnsi="Times New Roman"/>
          <w:sz w:val="24"/>
          <w:szCs w:val="24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F65351">
        <w:rPr>
          <w:rFonts w:ascii="Times New Roman" w:hAnsi="Times New Roman"/>
          <w:sz w:val="24"/>
          <w:szCs w:val="24"/>
        </w:rPr>
        <w:t>неоспаривания</w:t>
      </w:r>
      <w:proofErr w:type="spellEnd"/>
      <w:r w:rsidRPr="00F65351">
        <w:rPr>
          <w:rFonts w:ascii="Times New Roman" w:hAnsi="Times New Roman"/>
          <w:sz w:val="24"/>
          <w:szCs w:val="24"/>
        </w:rPr>
        <w:t xml:space="preserve"> в суде претензий третьих лиц не влияет не обязанность Исполнителя возместить имущественные потери.</w:t>
      </w:r>
    </w:p>
    <w:p w:rsidR="00F65351" w:rsidRPr="00F65351" w:rsidRDefault="00F65351" w:rsidP="00F65351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5.8</w:t>
      </w:r>
      <w:r w:rsidRPr="00F65351">
        <w:rPr>
          <w:rFonts w:ascii="Times New Roman" w:hAnsi="Times New Roman"/>
          <w:sz w:val="24"/>
          <w:szCs w:val="24"/>
        </w:rPr>
        <w:t xml:space="preserve">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1" w:name="_g1dcn2755470" w:colFirst="0" w:colLast="0"/>
      <w:bookmarkEnd w:id="11"/>
      <w:r w:rsidRPr="00A16BC8">
        <w:rPr>
          <w:rFonts w:ascii="Times New Roman" w:eastAsia="Arial" w:hAnsi="Times New Roman" w:cs="Times New Roman"/>
          <w:sz w:val="24"/>
          <w:szCs w:val="24"/>
        </w:rPr>
        <w:t>6. Форс-мажор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6.1. Ни одна из Сторон не будет нести ответственность за неисполнение своих обязательств полностью или частично, если такое неисполнение явилось следствием обстоятельств, о наступлении которых Стороны не могли знать заранее и которые произошли помимо воли Сторон.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6.2. Сторона, для которой наступили такие обстоятельства, обязана письменно уведомить другую Сторону и сообщить о предполагаемом сроке действия таких обстоятельств в течение 5 (пять) календарных дней с момента наступления таких обстоятельств.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6.3. В случае действия таких обстоятельств более двух месяцев настоящий Договор прекращается. Исполнитель возвращает Заказчику все полученное по Договору за вычетом стоимости фактически выполненных работ.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6.4. </w:t>
      </w:r>
      <w:proofErr w:type="spellStart"/>
      <w:r w:rsidRPr="00A16BC8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Pr="00A16BC8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лишает Сторону права ссылаться на обстоятельства непреодолимой силы как на основание, освобождающее от ответственности.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2" w:name="_58kdj9m7t150" w:colFirst="0" w:colLast="0"/>
      <w:bookmarkEnd w:id="12"/>
      <w:r w:rsidRPr="00A16BC8">
        <w:rPr>
          <w:rFonts w:ascii="Times New Roman" w:eastAsia="Arial" w:hAnsi="Times New Roman" w:cs="Times New Roman"/>
          <w:sz w:val="24"/>
          <w:szCs w:val="24"/>
        </w:rPr>
        <w:t>7. Споры, применимое право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7.1. Стороны примут все меры к разрешению споров или разногласий путем переговоров между собой.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7.2. В случае невозможности разрешить споры путем переговоров такие споры будут переданы на рассмотрение в Арбитражный суд Самарской области.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7.3. Претензии Заказчика по скрытым недостаткам работ могут быть предъявлены в течение 6 (шести) месяцев с момента получения результата работ от Исполнителя.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lastRenderedPageBreak/>
        <w:t>7.4.</w:t>
      </w:r>
      <w:r w:rsidRPr="00A16BC8">
        <w:rPr>
          <w:rFonts w:ascii="Times New Roman" w:hAnsi="Times New Roman" w:cs="Times New Roman"/>
          <w:sz w:val="24"/>
          <w:szCs w:val="24"/>
        </w:rPr>
        <w:tab/>
        <w:t>К настоящему Договору применяется право Российской Федерации.</w:t>
      </w: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3" w:name="_hz4jghb11dn9" w:colFirst="0" w:colLast="0"/>
      <w:bookmarkEnd w:id="13"/>
      <w:r w:rsidRPr="00A16BC8">
        <w:rPr>
          <w:rFonts w:ascii="Times New Roman" w:eastAsia="Arial" w:hAnsi="Times New Roman" w:cs="Times New Roman"/>
          <w:sz w:val="24"/>
          <w:szCs w:val="24"/>
        </w:rPr>
        <w:t>8. Срок действия и условия расторжения настоящего договора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8.1. Настоящий Договор вступает в силу с момента подписания его Сторонами.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 xml:space="preserve">8.2. Договор действует </w:t>
      </w:r>
      <w:r w:rsidR="00C168C0" w:rsidRPr="00A16BC8">
        <w:rPr>
          <w:rFonts w:ascii="Times New Roman" w:hAnsi="Times New Roman" w:cs="Times New Roman"/>
          <w:sz w:val="24"/>
          <w:szCs w:val="24"/>
          <w:lang w:val="ru-RU"/>
        </w:rPr>
        <w:t>12 месяцев с момента его подписания</w:t>
      </w:r>
      <w:r w:rsidRPr="00A16BC8">
        <w:rPr>
          <w:rFonts w:ascii="Times New Roman" w:hAnsi="Times New Roman" w:cs="Times New Roman"/>
          <w:sz w:val="24"/>
          <w:szCs w:val="24"/>
        </w:rPr>
        <w:t>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8.3. Досрочное расторжение настоящего Договора возможно по соглашению Сторон, либо по основаниям, предусмотренным гражданским законодательством Российской Федерации, действующим на момент заключения настоящего Договора.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8.4. Каждая из Сторон обязуется поставить в известность другую Сторону о намерении расторгнуть настоящий Договор в срок не позднее 14 (четырнадцати) календарных дней до даты расторжения настоящего Договора.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8.5. Заказчик вправе отказаться от исполнения настоящего договора при условии оплаты Исполнителю фактически понесенных расходов.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8.6. Соглашение об изменении или расторжении Договора совершается в письменной форме.</w:t>
      </w:r>
    </w:p>
    <w:p w:rsidR="00A057DE" w:rsidRPr="00A16BC8" w:rsidRDefault="00A057DE" w:rsidP="009D6C3A">
      <w:pPr>
        <w:pBdr>
          <w:top w:val="nil"/>
          <w:left w:val="nil"/>
          <w:bottom w:val="nil"/>
          <w:right w:val="nil"/>
          <w:between w:val="nil"/>
        </w:pBdr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2F6A6D" w:rsidP="009D6C3A">
      <w:pPr>
        <w:pStyle w:val="2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4" w:name="_fam3q22y01xl" w:colFirst="0" w:colLast="0"/>
      <w:bookmarkEnd w:id="14"/>
      <w:r w:rsidRPr="00A16BC8">
        <w:rPr>
          <w:rFonts w:ascii="Times New Roman" w:eastAsia="Arial" w:hAnsi="Times New Roman" w:cs="Times New Roman"/>
          <w:sz w:val="24"/>
          <w:szCs w:val="24"/>
        </w:rPr>
        <w:t>9. Прочие условия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9.1. В случае изменения юридического статуса, места нахождения, обслуживающего банка или расчетного счета Стороны обязаны не позднее чем через 5 (пять) рабочих дней уведомить об этом друг друга. Все уведомления и сообщения должны направляться в письменной форме. Сообщения будут считаться направленными надлежащим образом, если они отправлены заказным письмом или доставлены лично с получением под расписку нарочным.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9.2. Действия, совершенные по старым адресам и реквизитам до поступления уведомления об их изменении, считаются исполненными надлежащим образом.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9.3. Все условия Договора, передаваемая информация и стоимость работ по настоящему Договору являются конфиденциальными и не подлежат передаче третьей стороне за исключением информации, специально предназначенной для публикации.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9.4. Все договоренности, достигнутые ранее, теряют силу с момента подписания настоящего Договора.</w:t>
      </w:r>
    </w:p>
    <w:p w:rsidR="00A057DE" w:rsidRPr="00A16BC8" w:rsidRDefault="002F6A6D" w:rsidP="009D6C3A">
      <w:pPr>
        <w:pBdr>
          <w:top w:val="nil"/>
          <w:left w:val="nil"/>
          <w:bottom w:val="nil"/>
          <w:right w:val="nil"/>
          <w:between w:val="nil"/>
        </w:pBdr>
        <w:spacing w:before="200" w:after="200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9.5. Настоящий Договор составлен в двух экземплярах, на русском языке, имеющих равную юридическую силу по одному для каждой из Сторон.</w:t>
      </w:r>
    </w:p>
    <w:p w:rsidR="00A16BC8" w:rsidRDefault="00A16BC8">
      <w:pPr>
        <w:pStyle w:val="2"/>
        <w:spacing w:before="0"/>
        <w:rPr>
          <w:rFonts w:ascii="Times New Roman" w:eastAsia="Arial" w:hAnsi="Times New Roman" w:cs="Times New Roman"/>
          <w:sz w:val="24"/>
          <w:szCs w:val="24"/>
        </w:rPr>
      </w:pPr>
      <w:bookmarkStart w:id="15" w:name="_bgv3bfedjh6o" w:colFirst="0" w:colLast="0"/>
      <w:bookmarkStart w:id="16" w:name="_8h7igzfjcufa" w:colFirst="0" w:colLast="0"/>
      <w:bookmarkEnd w:id="15"/>
      <w:bookmarkEnd w:id="16"/>
    </w:p>
    <w:p w:rsidR="00A057DE" w:rsidRPr="00A16BC8" w:rsidRDefault="002F6A6D">
      <w:pPr>
        <w:pStyle w:val="2"/>
        <w:spacing w:before="0"/>
        <w:rPr>
          <w:rFonts w:ascii="Times New Roman" w:eastAsia="Arial" w:hAnsi="Times New Roman" w:cs="Times New Roman"/>
          <w:sz w:val="24"/>
          <w:szCs w:val="24"/>
        </w:rPr>
      </w:pPr>
      <w:r w:rsidRPr="00A16BC8">
        <w:rPr>
          <w:rFonts w:ascii="Times New Roman" w:eastAsia="Arial" w:hAnsi="Times New Roman" w:cs="Times New Roman"/>
          <w:sz w:val="24"/>
          <w:szCs w:val="24"/>
        </w:rPr>
        <w:t>10. Адреса и реквизиты сторон</w:t>
      </w:r>
    </w:p>
    <w:p w:rsidR="00A057DE" w:rsidRPr="00A16BC8" w:rsidRDefault="00A057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2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200"/>
        <w:gridCol w:w="3960"/>
        <w:gridCol w:w="1260"/>
        <w:gridCol w:w="3900"/>
      </w:tblGrid>
      <w:tr w:rsidR="00A057DE" w:rsidRPr="00A16BC8">
        <w:trPr>
          <w:trHeight w:val="420"/>
        </w:trPr>
        <w:tc>
          <w:tcPr>
            <w:tcW w:w="5160" w:type="dxa"/>
            <w:gridSpan w:val="2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Заказчик</w:t>
            </w:r>
          </w:p>
        </w:tc>
        <w:tc>
          <w:tcPr>
            <w:tcW w:w="5160" w:type="dxa"/>
            <w:gridSpan w:val="2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i/>
                <w:sz w:val="24"/>
                <w:szCs w:val="24"/>
              </w:rPr>
              <w:t>Исполнитель</w:t>
            </w:r>
          </w:p>
        </w:tc>
      </w:tr>
      <w:tr w:rsidR="00A057DE" w:rsidRPr="00A16BC8">
        <w:trPr>
          <w:trHeight w:val="420"/>
        </w:trPr>
        <w:tc>
          <w:tcPr>
            <w:tcW w:w="5160" w:type="dxa"/>
            <w:gridSpan w:val="2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ООО «Самарские коммунальные системы»</w:t>
            </w:r>
          </w:p>
        </w:tc>
        <w:tc>
          <w:tcPr>
            <w:tcW w:w="5160" w:type="dxa"/>
            <w:gridSpan w:val="2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600"/>
        </w:trPr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Юр. адрес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443056, РФ, Самарская область</w:t>
            </w: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г. Самара, ул. Луначарского, д. 56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6312110828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 w:rsidP="009F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  <w:r w:rsidR="009F4B6A" w:rsidRPr="00A16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601</w:t>
            </w: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100"/>
        </w:trPr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1116312008340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Р/с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9F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40702810100000047317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9F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30101810200000000823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9F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044525823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F65351" w:rsidRDefault="00F65351" w:rsidP="00F65351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0632C">
              <w:rPr>
                <w:rFonts w:ascii="Times New Roman" w:hAnsi="Times New Roman" w:cs="Times New Roman"/>
              </w:rPr>
              <w:t>Банк ГПБ (АО)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32C">
              <w:rPr>
                <w:rFonts w:ascii="Times New Roman" w:hAnsi="Times New Roman" w:cs="Times New Roman"/>
              </w:rPr>
              <w:t>Москва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12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  <w:tc>
          <w:tcPr>
            <w:tcW w:w="39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9F4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B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tbiryukov</w:t>
            </w:r>
            <w:proofErr w:type="spellEnd"/>
            <w:r w:rsidR="002F6A6D" w:rsidRPr="00A16BC8">
              <w:rPr>
                <w:rFonts w:ascii="Times New Roman" w:hAnsi="Times New Roman" w:cs="Times New Roman"/>
                <w:sz w:val="24"/>
                <w:szCs w:val="24"/>
              </w:rPr>
              <w:t>@samcomsys.ru</w:t>
            </w:r>
          </w:p>
        </w:tc>
        <w:tc>
          <w:tcPr>
            <w:tcW w:w="126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720"/>
        </w:trPr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720"/>
        </w:trPr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Главный управляющий директор:</w:t>
            </w: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Владимир Вячеславович Бирюков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16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</w:t>
            </w:r>
            <w:r w:rsidR="002F6A6D" w:rsidRPr="00A16B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6A6D" w:rsidRPr="00A16B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420"/>
        </w:trPr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«___» ______________ 2023 г.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160" w:type="dxa"/>
            <w:gridSpan w:val="2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«___» ____________ 2023 г.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057DE" w:rsidRPr="00A16BC8" w:rsidRDefault="002F6A6D">
      <w:pPr>
        <w:spacing w:after="200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7"/>
        <w:tblW w:w="1033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4680"/>
        <w:gridCol w:w="5655"/>
      </w:tblGrid>
      <w:tr w:rsidR="00A057DE" w:rsidRPr="00A16BC8">
        <w:trPr>
          <w:trHeight w:val="600"/>
        </w:trPr>
        <w:tc>
          <w:tcPr>
            <w:tcW w:w="468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г. Самара</w:t>
            </w:r>
          </w:p>
        </w:tc>
        <w:tc>
          <w:tcPr>
            <w:tcW w:w="565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57DE" w:rsidRPr="00A16BC8" w:rsidRDefault="002F6A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«____» ______________ 20___ г.</w:t>
            </w:r>
          </w:p>
        </w:tc>
      </w:tr>
    </w:tbl>
    <w:p w:rsidR="009F4B6A" w:rsidRPr="00A16BC8" w:rsidRDefault="002F6A6D" w:rsidP="009F4B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BC8">
        <w:rPr>
          <w:rFonts w:ascii="Times New Roman" w:hAnsi="Times New Roman" w:cs="Times New Roman"/>
          <w:b/>
          <w:sz w:val="24"/>
          <w:szCs w:val="24"/>
        </w:rPr>
        <w:t>Бланк-заказ №__</w:t>
      </w:r>
    </w:p>
    <w:p w:rsidR="00A057DE" w:rsidRPr="00A16BC8" w:rsidRDefault="002F6A6D" w:rsidP="009F4B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на выполнение работ по Договору № __________________ от __</w:t>
      </w:r>
      <w:proofErr w:type="gramStart"/>
      <w:r w:rsidRPr="00A16BC8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A16BC8">
        <w:rPr>
          <w:rFonts w:ascii="Times New Roman" w:hAnsi="Times New Roman" w:cs="Times New Roman"/>
          <w:sz w:val="24"/>
          <w:szCs w:val="24"/>
        </w:rPr>
        <w:t>__._____ г.</w:t>
      </w:r>
    </w:p>
    <w:p w:rsidR="00A057DE" w:rsidRPr="00A16BC8" w:rsidRDefault="00A057DE">
      <w:pPr>
        <w:rPr>
          <w:rFonts w:ascii="Times New Roman" w:hAnsi="Times New Roman" w:cs="Times New Roman"/>
          <w:b/>
          <w:sz w:val="24"/>
          <w:szCs w:val="24"/>
        </w:rPr>
      </w:pPr>
    </w:p>
    <w:p w:rsidR="00A057DE" w:rsidRPr="00A16BC8" w:rsidRDefault="002F6A6D" w:rsidP="009F4B6A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Настоящий Бланк-заказ составлен в соответствии с условиями Договора № ___________________ и является основанием для выполнения работ Исполнителем.</w:t>
      </w:r>
    </w:p>
    <w:p w:rsidR="00A057DE" w:rsidRPr="00A16BC8" w:rsidRDefault="002F6A6D" w:rsidP="009F4B6A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A16BC8">
        <w:rPr>
          <w:rFonts w:ascii="Times New Roman" w:hAnsi="Times New Roman" w:cs="Times New Roman"/>
          <w:sz w:val="24"/>
          <w:szCs w:val="24"/>
        </w:rPr>
        <w:t>Настоящий Бланк-заказ является неотъемлемой частью Договора №___________________ и составлен в двух экземплярах — по одному для каждой из сторон.</w:t>
      </w:r>
    </w:p>
    <w:tbl>
      <w:tblPr>
        <w:tblStyle w:val="a8"/>
        <w:tblW w:w="10350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40"/>
        <w:gridCol w:w="2685"/>
        <w:gridCol w:w="2025"/>
      </w:tblGrid>
      <w:tr w:rsidR="00A057DE" w:rsidRPr="00A16BC8">
        <w:tc>
          <w:tcPr>
            <w:tcW w:w="5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Вид и объем работ</w:t>
            </w:r>
          </w:p>
        </w:tc>
        <w:tc>
          <w:tcPr>
            <w:tcW w:w="26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Срок, часов</w:t>
            </w:r>
          </w:p>
        </w:tc>
        <w:tc>
          <w:tcPr>
            <w:tcW w:w="202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A057DE" w:rsidRPr="00A16BC8">
        <w:tc>
          <w:tcPr>
            <w:tcW w:w="5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5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5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c>
          <w:tcPr>
            <w:tcW w:w="5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7DE" w:rsidRPr="00A16BC8" w:rsidRDefault="00A057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7DE" w:rsidRPr="00A16BC8" w:rsidRDefault="00A057DE">
      <w:pPr>
        <w:spacing w:after="200"/>
        <w:rPr>
          <w:rFonts w:ascii="Times New Roman" w:hAnsi="Times New Roman" w:cs="Times New Roman"/>
          <w:sz w:val="24"/>
          <w:szCs w:val="24"/>
        </w:rPr>
      </w:pPr>
    </w:p>
    <w:p w:rsidR="00B10354" w:rsidRPr="00B10354" w:rsidRDefault="002F6A6D" w:rsidP="00B10354">
      <w:pPr>
        <w:ind w:right="-122"/>
        <w:jc w:val="both"/>
        <w:rPr>
          <w:rFonts w:ascii="Times New Roman" w:hAnsi="Times New Roman" w:cs="Times New Roman"/>
        </w:rPr>
      </w:pPr>
      <w:r w:rsidRPr="00A16BC8">
        <w:rPr>
          <w:rFonts w:ascii="Times New Roman" w:hAnsi="Times New Roman" w:cs="Times New Roman"/>
          <w:sz w:val="24"/>
          <w:szCs w:val="24"/>
        </w:rPr>
        <w:t>График оплаты: 100% оплата после сдачи работ и подписания Акта выполненных работ.</w:t>
      </w:r>
      <w:r w:rsidR="00B10354" w:rsidRPr="00B10354">
        <w:rPr>
          <w:color w:val="000000"/>
        </w:rPr>
        <w:t xml:space="preserve"> </w:t>
      </w:r>
      <w:r w:rsidR="00B10354" w:rsidRPr="00B10354">
        <w:rPr>
          <w:rFonts w:ascii="Times New Roman" w:hAnsi="Times New Roman" w:cs="Times New Roman"/>
          <w:color w:val="000000"/>
        </w:rPr>
        <w:t xml:space="preserve"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</w:t>
      </w:r>
      <w:proofErr w:type="gramStart"/>
      <w:r w:rsidR="00B10354" w:rsidRPr="00B10354">
        <w:rPr>
          <w:rFonts w:ascii="Times New Roman" w:hAnsi="Times New Roman" w:cs="Times New Roman"/>
          <w:color w:val="000000"/>
        </w:rPr>
        <w:t>Исполнителя  к</w:t>
      </w:r>
      <w:proofErr w:type="gramEnd"/>
      <w:r w:rsidR="00B10354" w:rsidRPr="00B10354">
        <w:rPr>
          <w:rFonts w:ascii="Times New Roman" w:hAnsi="Times New Roman" w:cs="Times New Roman"/>
          <w:color w:val="000000"/>
        </w:rPr>
        <w:t xml:space="preserve"> субъектам МСП из ПП РФ №1352),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 w:rsidR="00A057DE" w:rsidRPr="00A16BC8" w:rsidRDefault="00A057DE">
      <w:pPr>
        <w:spacing w:after="200"/>
        <w:rPr>
          <w:rFonts w:ascii="Times New Roman" w:hAnsi="Times New Roman" w:cs="Times New Roman"/>
          <w:sz w:val="24"/>
          <w:szCs w:val="24"/>
        </w:rPr>
      </w:pPr>
    </w:p>
    <w:p w:rsidR="00A057DE" w:rsidRPr="00A16BC8" w:rsidRDefault="009F4B6A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16BC8">
        <w:rPr>
          <w:rFonts w:ascii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A16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BC8">
        <w:rPr>
          <w:rFonts w:ascii="Times New Roman" w:hAnsi="Times New Roman" w:cs="Times New Roman"/>
          <w:sz w:val="24"/>
          <w:szCs w:val="24"/>
          <w:lang w:val="en-US"/>
        </w:rPr>
        <w:t>выполнения</w:t>
      </w:r>
      <w:proofErr w:type="spellEnd"/>
      <w:r w:rsidRPr="00A16B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16BC8">
        <w:rPr>
          <w:rFonts w:ascii="Times New Roman" w:hAnsi="Times New Roman" w:cs="Times New Roman"/>
          <w:sz w:val="24"/>
          <w:szCs w:val="24"/>
          <w:lang w:val="en-US"/>
        </w:rPr>
        <w:t>работ</w:t>
      </w:r>
      <w:proofErr w:type="spellEnd"/>
      <w:r w:rsidRPr="00A16BC8">
        <w:rPr>
          <w:rFonts w:ascii="Times New Roman" w:hAnsi="Times New Roman" w:cs="Times New Roman"/>
          <w:sz w:val="24"/>
          <w:szCs w:val="24"/>
          <w:lang w:val="ru-RU"/>
        </w:rPr>
        <w:t xml:space="preserve"> _____ раб. дней</w:t>
      </w:r>
    </w:p>
    <w:p w:rsidR="00A057DE" w:rsidRPr="00A16BC8" w:rsidRDefault="00A057D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32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5925"/>
        <w:gridCol w:w="4395"/>
      </w:tblGrid>
      <w:tr w:rsidR="00A057DE" w:rsidRPr="00A16BC8">
        <w:trPr>
          <w:trHeight w:val="420"/>
        </w:trPr>
        <w:tc>
          <w:tcPr>
            <w:tcW w:w="592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ООО «Самарские коммунальные системы»</w:t>
            </w:r>
          </w:p>
        </w:tc>
        <w:tc>
          <w:tcPr>
            <w:tcW w:w="4395" w:type="dxa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720"/>
        </w:trPr>
        <w:tc>
          <w:tcPr>
            <w:tcW w:w="5925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Главный управляющий директор:</w:t>
            </w: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Владимир Вячеславович Бирюков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A16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</w:t>
            </w:r>
            <w:r w:rsidR="002F6A6D" w:rsidRPr="00A16B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6A6D" w:rsidRPr="00A16B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DE" w:rsidRPr="00A16BC8">
        <w:trPr>
          <w:trHeight w:val="420"/>
        </w:trPr>
        <w:tc>
          <w:tcPr>
            <w:tcW w:w="5925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«___» ______________ 2023 г.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95" w:type="dxa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«___» ____________ 2023 г.</w:t>
            </w:r>
          </w:p>
          <w:p w:rsidR="00A057DE" w:rsidRPr="00A16BC8" w:rsidRDefault="00A05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7DE" w:rsidRPr="00A16BC8" w:rsidRDefault="002F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B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057DE" w:rsidRPr="00A16BC8" w:rsidRDefault="00A057DE">
      <w:pPr>
        <w:spacing w:after="200"/>
        <w:rPr>
          <w:rFonts w:ascii="Times New Roman" w:hAnsi="Times New Roman" w:cs="Times New Roman"/>
          <w:sz w:val="24"/>
          <w:szCs w:val="24"/>
        </w:rPr>
      </w:pPr>
    </w:p>
    <w:sectPr w:rsidR="00A057DE" w:rsidRPr="00A16BC8" w:rsidSect="00A16BC8">
      <w:headerReference w:type="default" r:id="rId6"/>
      <w:footerReference w:type="default" r:id="rId7"/>
      <w:pgSz w:w="12240" w:h="15840"/>
      <w:pgMar w:top="426" w:right="765" w:bottom="1440" w:left="1140" w:header="56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806" w:rsidRDefault="009F5806">
      <w:pPr>
        <w:spacing w:line="240" w:lineRule="auto"/>
      </w:pPr>
      <w:r>
        <w:separator/>
      </w:r>
    </w:p>
  </w:endnote>
  <w:endnote w:type="continuationSeparator" w:id="0">
    <w:p w:rsidR="009F5806" w:rsidRDefault="009F5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DE" w:rsidRDefault="00A057DE">
    <w:pPr>
      <w:pBdr>
        <w:top w:val="nil"/>
        <w:left w:val="nil"/>
        <w:bottom w:val="nil"/>
        <w:right w:val="nil"/>
        <w:between w:val="nil"/>
      </w:pBdr>
      <w:jc w:val="center"/>
      <w:rPr>
        <w:sz w:val="16"/>
        <w:szCs w:val="16"/>
      </w:rPr>
    </w:pPr>
  </w:p>
  <w:tbl>
    <w:tblPr>
      <w:tblStyle w:val="aa"/>
      <w:tblW w:w="8430" w:type="dxa"/>
      <w:tblInd w:w="300" w:type="dxa"/>
      <w:tblLayout w:type="fixed"/>
      <w:tblLook w:val="0600" w:firstRow="0" w:lastRow="0" w:firstColumn="0" w:lastColumn="0" w:noHBand="1" w:noVBand="1"/>
    </w:tblPr>
    <w:tblGrid>
      <w:gridCol w:w="4155"/>
      <w:gridCol w:w="4275"/>
    </w:tblGrid>
    <w:tr w:rsidR="00A057DE">
      <w:tc>
        <w:tcPr>
          <w:tcW w:w="415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57DE" w:rsidRDefault="002F6A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Заказчик _______________</w:t>
          </w:r>
        </w:p>
      </w:tc>
      <w:tc>
        <w:tcPr>
          <w:tcW w:w="427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57DE" w:rsidRDefault="002F6A6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Исполнитель _______________</w:t>
          </w:r>
        </w:p>
      </w:tc>
    </w:tr>
  </w:tbl>
  <w:p w:rsidR="00A057DE" w:rsidRDefault="00A057DE">
    <w:pPr>
      <w:pBdr>
        <w:top w:val="nil"/>
        <w:left w:val="nil"/>
        <w:bottom w:val="nil"/>
        <w:right w:val="nil"/>
        <w:between w:val="nil"/>
      </w:pBdr>
      <w:rPr>
        <w:sz w:val="16"/>
        <w:szCs w:val="16"/>
      </w:rPr>
    </w:pPr>
  </w:p>
  <w:p w:rsidR="00A057DE" w:rsidRDefault="00A057DE">
    <w:pPr>
      <w:pBdr>
        <w:top w:val="nil"/>
        <w:left w:val="nil"/>
        <w:bottom w:val="nil"/>
        <w:right w:val="nil"/>
        <w:between w:val="nil"/>
      </w:pBdr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806" w:rsidRDefault="009F5806">
      <w:pPr>
        <w:spacing w:line="240" w:lineRule="auto"/>
      </w:pPr>
      <w:r>
        <w:separator/>
      </w:r>
    </w:p>
  </w:footnote>
  <w:footnote w:type="continuationSeparator" w:id="0">
    <w:p w:rsidR="009F5806" w:rsidRDefault="009F58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DE" w:rsidRDefault="00A057DE">
    <w:pPr>
      <w:pBdr>
        <w:top w:val="nil"/>
        <w:left w:val="nil"/>
        <w:bottom w:val="nil"/>
        <w:right w:val="nil"/>
        <w:between w:val="nil"/>
      </w:pBdr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DE"/>
    <w:rsid w:val="002268D6"/>
    <w:rsid w:val="0026589F"/>
    <w:rsid w:val="002F6A6D"/>
    <w:rsid w:val="00517BBB"/>
    <w:rsid w:val="006546D0"/>
    <w:rsid w:val="00691998"/>
    <w:rsid w:val="00834A82"/>
    <w:rsid w:val="009D6C3A"/>
    <w:rsid w:val="009F4B6A"/>
    <w:rsid w:val="009F5806"/>
    <w:rsid w:val="00A057DE"/>
    <w:rsid w:val="00A16BC8"/>
    <w:rsid w:val="00B10354"/>
    <w:rsid w:val="00C168C0"/>
    <w:rsid w:val="00DC0A1A"/>
    <w:rsid w:val="00ED56D3"/>
    <w:rsid w:val="00F6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27271-6C8D-49CD-B09E-D9EF2654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9D6C3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6C3A"/>
  </w:style>
  <w:style w:type="paragraph" w:styleId="ad">
    <w:name w:val="footer"/>
    <w:basedOn w:val="a"/>
    <w:link w:val="ae"/>
    <w:uiPriority w:val="99"/>
    <w:unhideWhenUsed/>
    <w:rsid w:val="009D6C3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D6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 Тимур Владимирович</dc:creator>
  <cp:lastModifiedBy>Шляхова Инна Игоревна</cp:lastModifiedBy>
  <cp:revision>6</cp:revision>
  <dcterms:created xsi:type="dcterms:W3CDTF">2023-07-17T06:26:00Z</dcterms:created>
  <dcterms:modified xsi:type="dcterms:W3CDTF">2023-08-01T06:33:00Z</dcterms:modified>
</cp:coreProperties>
</file>